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77777777"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4E3D5A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6DB12B12" w14:textId="13B13606" w:rsidR="00827C96" w:rsidRPr="004617FC" w:rsidRDefault="006C1A7A" w:rsidP="006C1A7A">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45EEA847" w14:textId="10723C3B" w:rsidR="0024457F" w:rsidRPr="004617FC" w:rsidRDefault="006C1A7A" w:rsidP="006C1A7A">
      <w:pPr>
        <w:tabs>
          <w:tab w:val="left" w:pos="426"/>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Adresa pro doručování:</w:t>
      </w:r>
      <w:r w:rsidR="00FB2127">
        <w:rPr>
          <w:rFonts w:ascii="Calibri" w:hAnsi="Calibri" w:cs="Calibri"/>
          <w:sz w:val="22"/>
          <w:szCs w:val="22"/>
        </w:rPr>
        <w:t xml:space="preserve"> </w:t>
      </w:r>
      <w:r w:rsidR="004F3257" w:rsidRPr="004F3257">
        <w:rPr>
          <w:rFonts w:ascii="Calibri" w:hAnsi="Calibri" w:cs="Calibri"/>
          <w:sz w:val="22"/>
          <w:szCs w:val="22"/>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2C4CC41C" w14:textId="77777777" w:rsidR="00724DD2" w:rsidRPr="004617FC" w:rsidRDefault="00724DD2" w:rsidP="0024457F">
      <w:pPr>
        <w:jc w:val="center"/>
        <w:rPr>
          <w:rFonts w:ascii="Calibri" w:hAnsi="Calibri" w:cs="Calibri"/>
          <w:sz w:val="22"/>
          <w:szCs w:val="22"/>
        </w:rPr>
      </w:pPr>
    </w:p>
    <w:p w14:paraId="18ABEDE1" w14:textId="43C14CFE"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1508E3" w:rsidRPr="001508E3">
        <w:rPr>
          <w:rFonts w:ascii="Calibri" w:hAnsi="Calibri" w:cs="Arial"/>
          <w:b/>
          <w:bCs/>
          <w:sz w:val="22"/>
          <w:szCs w:val="22"/>
        </w:rPr>
        <w:t xml:space="preserve">Léčivý přípravek ATC skupiny V08CA09 s účinnou látkou </w:t>
      </w:r>
      <w:proofErr w:type="spellStart"/>
      <w:r w:rsidR="001508E3" w:rsidRPr="001508E3">
        <w:rPr>
          <w:rFonts w:ascii="Calibri" w:hAnsi="Calibri" w:cs="Arial"/>
          <w:b/>
          <w:bCs/>
          <w:sz w:val="22"/>
          <w:szCs w:val="22"/>
        </w:rPr>
        <w:t>Gadobutrol</w:t>
      </w:r>
      <w:proofErr w:type="spellEnd"/>
      <w:r w:rsidR="0022356A" w:rsidRPr="0022356A">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7CDB1D8F"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096DC0" w:rsidRPr="00D62E79">
        <w:rPr>
          <w:rFonts w:ascii="Calibri" w:hAnsi="Calibri" w:cs="Arial"/>
          <w:b/>
          <w:bCs/>
          <w:sz w:val="22"/>
          <w:szCs w:val="22"/>
        </w:rPr>
        <w:t>ATC</w:t>
      </w:r>
      <w:r w:rsidR="009F5531">
        <w:rPr>
          <w:rFonts w:ascii="Calibri" w:hAnsi="Calibri" w:cs="Arial"/>
          <w:b/>
          <w:bCs/>
          <w:sz w:val="22"/>
          <w:szCs w:val="22"/>
        </w:rPr>
        <w:t xml:space="preserve"> </w:t>
      </w:r>
      <w:r w:rsidR="0029689E">
        <w:rPr>
          <w:rFonts w:ascii="Calibri" w:hAnsi="Calibri" w:cs="Arial"/>
          <w:b/>
          <w:bCs/>
          <w:sz w:val="22"/>
          <w:szCs w:val="22"/>
        </w:rPr>
        <w:t xml:space="preserve">skupiny </w:t>
      </w:r>
      <w:r w:rsidR="00945F2F" w:rsidRPr="001508E3">
        <w:rPr>
          <w:rFonts w:ascii="Calibri" w:hAnsi="Calibri" w:cs="Arial"/>
          <w:b/>
          <w:bCs/>
          <w:sz w:val="22"/>
          <w:szCs w:val="22"/>
        </w:rPr>
        <w:t>V08CA09</w:t>
      </w:r>
      <w:r w:rsidR="009F5531" w:rsidRPr="002606F5">
        <w:rPr>
          <w:rFonts w:asciiTheme="minorHAnsi" w:hAnsiTheme="minorHAnsi" w:cstheme="minorHAnsi"/>
          <w:bCs/>
          <w:sz w:val="22"/>
          <w:szCs w:val="22"/>
        </w:rPr>
        <w:t xml:space="preserve"> s účinnou látkou</w:t>
      </w:r>
      <w:r w:rsidR="009F5531" w:rsidRPr="002606F5">
        <w:rPr>
          <w:rFonts w:asciiTheme="minorHAnsi" w:hAnsiTheme="minorHAnsi" w:cstheme="minorHAnsi"/>
          <w:b/>
          <w:sz w:val="22"/>
          <w:szCs w:val="22"/>
        </w:rPr>
        <w:t xml:space="preserve"> </w:t>
      </w:r>
      <w:proofErr w:type="spellStart"/>
      <w:r w:rsidR="00945F2F" w:rsidRPr="001508E3">
        <w:rPr>
          <w:rFonts w:ascii="Calibri" w:hAnsi="Calibri" w:cs="Arial"/>
          <w:b/>
          <w:bCs/>
          <w:sz w:val="22"/>
          <w:szCs w:val="22"/>
        </w:rPr>
        <w:t>Gadobutrol</w:t>
      </w:r>
      <w:proofErr w:type="spellEnd"/>
      <w:r w:rsidR="00096DC0">
        <w:rPr>
          <w:rFonts w:ascii="Calibri" w:hAnsi="Calibri" w:cs="Arial"/>
          <w:b/>
          <w:bCs/>
          <w:sz w:val="22"/>
          <w:szCs w:val="22"/>
        </w:rPr>
        <w:t xml:space="preserve"> </w:t>
      </w:r>
      <w:r w:rsidR="00B50C12" w:rsidRPr="004617FC">
        <w:rPr>
          <w:rFonts w:ascii="Calibri" w:hAnsi="Calibri" w:cs="Calibri"/>
          <w:sz w:val="22"/>
          <w:szCs w:val="22"/>
        </w:rPr>
        <w:t>(dále jen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 (dále jen „zboží“)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748BFA56"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 xml:space="preserve">Dodací lhůta </w:t>
      </w:r>
      <w:r w:rsidR="00787886" w:rsidRPr="00690D0E">
        <w:rPr>
          <w:rFonts w:ascii="Calibri" w:hAnsi="Calibri" w:cs="Calibri"/>
          <w:sz w:val="22"/>
          <w:szCs w:val="22"/>
        </w:rPr>
        <w:t>činí 1 pracovní den od</w:t>
      </w:r>
      <w:r w:rsidR="00787886" w:rsidRPr="004617FC">
        <w:rPr>
          <w:rFonts w:ascii="Calibri" w:hAnsi="Calibri" w:cs="Calibri"/>
          <w:sz w:val="22"/>
          <w:szCs w:val="22"/>
        </w:rPr>
        <w:t xml:space="preserve"> doručení dílčí objednávky prodávajícímu, nebude-li po vzájemné dohodě stanoveno jinak. Minimální četnost dodávek na míst</w:t>
      </w:r>
      <w:r w:rsidR="00211171" w:rsidRPr="004617FC">
        <w:rPr>
          <w:rFonts w:ascii="Calibri" w:hAnsi="Calibri" w:cs="Calibri"/>
          <w:sz w:val="22"/>
          <w:szCs w:val="22"/>
        </w:rPr>
        <w:t>o</w:t>
      </w:r>
      <w:r w:rsidR="00787886" w:rsidRPr="004617FC">
        <w:rPr>
          <w:rFonts w:ascii="Calibri" w:hAnsi="Calibri" w:cs="Calibri"/>
          <w:sz w:val="22"/>
          <w:szCs w:val="22"/>
        </w:rPr>
        <w:t xml:space="preserve"> dodání je </w:t>
      </w:r>
      <w:r w:rsidR="00787886" w:rsidRPr="00690D0E">
        <w:rPr>
          <w:rFonts w:ascii="Calibri" w:hAnsi="Calibri" w:cs="Calibri"/>
          <w:sz w:val="22"/>
          <w:szCs w:val="22"/>
        </w:rPr>
        <w:t>2x týdně, nebude</w:t>
      </w:r>
      <w:r w:rsidR="00787886" w:rsidRPr="004617FC">
        <w:rPr>
          <w:rFonts w:ascii="Calibri" w:hAnsi="Calibri" w:cs="Calibri"/>
          <w:sz w:val="22"/>
          <w:szCs w:val="22"/>
        </w:rPr>
        <w:t>-li po vzájemné dohodě stanoveno jinak</w:t>
      </w:r>
      <w:r w:rsidR="006D7BFA" w:rsidRPr="004617FC">
        <w:rPr>
          <w:rFonts w:ascii="Calibri" w:hAnsi="Calibri" w:cs="Calibri"/>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7D44FA">
        <w:rPr>
          <w:rFonts w:ascii="Calibri" w:hAnsi="Calibri" w:cs="Calibri"/>
          <w:bCs/>
          <w:szCs w:val="22"/>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087C974"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419F1464"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AE9466B"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w:t>
      </w:r>
      <w:r w:rsidRPr="004617FC">
        <w:rPr>
          <w:rFonts w:ascii="Calibri" w:hAnsi="Calibri" w:cs="Calibri"/>
          <w:sz w:val="22"/>
          <w:szCs w:val="22"/>
        </w:rPr>
        <w:lastRenderedPageBreak/>
        <w:t>dohodnou se smluvní strany na opětovném termínu odevzdání zboží. Dohodou na opětovném termínu odevzdání předmětu koupě nedochází ke změně doby plnění.</w:t>
      </w:r>
    </w:p>
    <w:p w14:paraId="78BF813E" w14:textId="35AE5DC2"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765BD10D"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7</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4CC92609"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56DA4DE4"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0FEB13A0"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č</w:t>
      </w:r>
      <w:r w:rsidR="007460F2" w:rsidRPr="004617FC">
        <w:rPr>
          <w:rFonts w:ascii="Calibri" w:hAnsi="Calibri" w:cs="Calibri"/>
          <w:szCs w:val="22"/>
        </w:rPr>
        <w:t>íslo kupní smlouvy</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3518FAC1"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opatří otisky razítek oprávnění zástupci pověření k předání a převzetí zboží. Takto opatřený </w:t>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p>
    <w:p w14:paraId="5433B36B" w14:textId="4FF3298B"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w:t>
      </w:r>
      <w:r w:rsidR="00476FD3">
        <w:rPr>
          <w:rFonts w:ascii="Calibri" w:hAnsi="Calibri" w:cs="Calibri"/>
          <w:b/>
          <w:sz w:val="22"/>
          <w:szCs w:val="22"/>
        </w:rPr>
        <w:t>0</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6C7AE05"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76FD3">
        <w:rPr>
          <w:rFonts w:ascii="Calibri" w:hAnsi="Calibri" w:cs="Calibri"/>
          <w:b/>
          <w:sz w:val="22"/>
          <w:szCs w:val="22"/>
        </w:rPr>
        <w:t>1</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18A1AEC8" w:rsidR="0024457F" w:rsidRDefault="001D2DB5" w:rsidP="00D67A3D">
      <w:pPr>
        <w:pStyle w:val="Zkladntextodsazen3"/>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AC1CA0">
        <w:rPr>
          <w:rFonts w:ascii="Calibri" w:hAnsi="Calibri" w:cs="Calibri"/>
          <w:b/>
          <w:bCs/>
          <w:sz w:val="22"/>
          <w:szCs w:val="22"/>
        </w:rPr>
        <w:t>2 let (24</w:t>
      </w:r>
      <w:r w:rsidR="00D51DFE" w:rsidRPr="00AC1CA0">
        <w:rPr>
          <w:rFonts w:ascii="Calibri" w:hAnsi="Calibri" w:cs="Calibri"/>
          <w:b/>
          <w:bCs/>
          <w:sz w:val="22"/>
          <w:szCs w:val="22"/>
        </w:rPr>
        <w:t xml:space="preserve"> měsíců)</w:t>
      </w:r>
      <w:r w:rsidR="009306B9" w:rsidRPr="00AC1CA0">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27EE52FD" w:rsidR="00C21D94" w:rsidRDefault="00C21D94" w:rsidP="00D67A3D">
      <w:pPr>
        <w:pStyle w:val="Zkladntextodsazen3"/>
        <w:ind w:left="709" w:hanging="709"/>
        <w:jc w:val="both"/>
        <w:rPr>
          <w:rFonts w:ascii="Calibri" w:hAnsi="Calibri" w:cs="Calibri"/>
          <w:sz w:val="22"/>
          <w:szCs w:val="22"/>
        </w:rPr>
      </w:pPr>
    </w:p>
    <w:p w14:paraId="7CF275EB" w14:textId="52FF2FBB" w:rsidR="00964F33" w:rsidRDefault="00964F33" w:rsidP="00964F33">
      <w:pPr>
        <w:pStyle w:val="Zkladntextodsazen3"/>
        <w:tabs>
          <w:tab w:val="left" w:pos="1418"/>
        </w:tabs>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w:t>
      </w:r>
      <w:r w:rsidRPr="00964F33">
        <w:rPr>
          <w:rFonts w:ascii="Calibri" w:eastAsia="SimSun" w:hAnsi="Calibri" w:cs="Calibri"/>
          <w:i/>
          <w:kern w:val="1"/>
          <w:sz w:val="22"/>
          <w:szCs w:val="22"/>
          <w:highlight w:val="yellow"/>
          <w:lang w:eastAsia="hi-IN" w:bidi="hi-IN"/>
        </w:rPr>
        <w:t>el</w:t>
      </w:r>
    </w:p>
    <w:p w14:paraId="22D70BF3" w14:textId="476FEEE0" w:rsidR="00964F33" w:rsidRDefault="00964F33" w:rsidP="00964F33">
      <w:pPr>
        <w:pStyle w:val="Zkladntextodsazen3"/>
        <w:tabs>
          <w:tab w:val="left" w:pos="1418"/>
        </w:tabs>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09B50F66" w14:textId="021C5FF3" w:rsidR="00964F33" w:rsidRDefault="00964F33" w:rsidP="00D67A3D">
      <w:pPr>
        <w:pStyle w:val="Zkladntextodsazen3"/>
        <w:ind w:left="709" w:hanging="709"/>
        <w:jc w:val="both"/>
        <w:rPr>
          <w:rFonts w:ascii="Calibri" w:hAnsi="Calibri" w:cs="Calibri"/>
          <w:sz w:val="22"/>
          <w:szCs w:val="22"/>
        </w:rPr>
      </w:pPr>
    </w:p>
    <w:p w14:paraId="1599A0FB" w14:textId="48442F8E" w:rsidR="00964F33" w:rsidRDefault="00964F33" w:rsidP="00964F33">
      <w:pPr>
        <w:pStyle w:val="Zkladntextodsazen3"/>
        <w:tabs>
          <w:tab w:val="left" w:pos="1418"/>
        </w:tabs>
        <w:ind w:left="709" w:hanging="709"/>
        <w:jc w:val="both"/>
        <w:rPr>
          <w:rFonts w:ascii="Calibri" w:eastAsia="SimSun" w:hAnsi="Calibri" w:cs="Calibri"/>
          <w:i/>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dodavatel</w:t>
      </w:r>
    </w:p>
    <w:p w14:paraId="281027D0" w14:textId="62238A2E" w:rsidR="00964F33" w:rsidRDefault="00964F33" w:rsidP="00964F33">
      <w:pPr>
        <w:pStyle w:val="Zkladntextodsazen3"/>
        <w:tabs>
          <w:tab w:val="left" w:pos="1418"/>
        </w:tabs>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lastRenderedPageBreak/>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Prodávající fakturu doručí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13CFCA74" w14:textId="6F935273" w:rsidR="00D53BCC"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lastRenderedPageBreak/>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2486A532" w14:textId="7E1400B4" w:rsidR="007B7F5F" w:rsidRPr="0040474A"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4</w:t>
      </w:r>
      <w:r w:rsidR="007B7F5F" w:rsidRPr="004617FC">
        <w:rPr>
          <w:rFonts w:ascii="Calibri" w:hAnsi="Calibri" w:cs="Calibri"/>
          <w:b/>
          <w:sz w:val="22"/>
          <w:szCs w:val="22"/>
        </w:rPr>
        <w:tab/>
      </w:r>
      <w:r w:rsidR="00035495" w:rsidRPr="0040474A">
        <w:rPr>
          <w:rFonts w:ascii="Calibri" w:hAnsi="Calibri" w:cs="Calibri"/>
          <w:bCs/>
          <w:sz w:val="22"/>
          <w:szCs w:val="22"/>
        </w:rPr>
        <w:t>Dodávka nebo část</w:t>
      </w:r>
      <w:r w:rsidR="00035495" w:rsidRPr="0040474A">
        <w:rPr>
          <w:rFonts w:ascii="Calibri" w:hAnsi="Calibri" w:cs="Calibri"/>
          <w:b/>
          <w:sz w:val="22"/>
          <w:szCs w:val="22"/>
        </w:rPr>
        <w:t xml:space="preserve"> </w:t>
      </w:r>
      <w:r w:rsidR="00784765" w:rsidRPr="0040474A">
        <w:rPr>
          <w:rFonts w:ascii="Calibri" w:hAnsi="Calibri" w:cs="Calibri"/>
          <w:bCs/>
          <w:sz w:val="22"/>
          <w:szCs w:val="22"/>
        </w:rPr>
        <w:t>dodávky</w:t>
      </w:r>
      <w:r w:rsidR="00784765" w:rsidRPr="0040474A">
        <w:rPr>
          <w:rFonts w:ascii="Calibri" w:hAnsi="Calibri" w:cs="Calibri"/>
          <w:b/>
          <w:sz w:val="22"/>
          <w:szCs w:val="22"/>
        </w:rPr>
        <w:t xml:space="preserve"> </w:t>
      </w:r>
      <w:r w:rsidR="007B7F5F" w:rsidRPr="0040474A">
        <w:rPr>
          <w:rFonts w:ascii="Calibri" w:hAnsi="Calibri" w:cs="Calibri"/>
          <w:sz w:val="22"/>
          <w:szCs w:val="22"/>
        </w:rPr>
        <w:t>bude/nebude plněna formou poddodávky.</w:t>
      </w:r>
      <w:r w:rsidR="0024457F" w:rsidRPr="0040474A">
        <w:rPr>
          <w:rFonts w:ascii="Calibri" w:hAnsi="Calibri" w:cs="Calibri"/>
          <w:sz w:val="22"/>
          <w:szCs w:val="22"/>
        </w:rPr>
        <w:tab/>
      </w:r>
    </w:p>
    <w:p w14:paraId="2596887A" w14:textId="6746AA3F" w:rsidR="00D53BCC" w:rsidRPr="00CF2196" w:rsidRDefault="007B7F5F" w:rsidP="00345638">
      <w:pPr>
        <w:tabs>
          <w:tab w:val="left" w:pos="0"/>
        </w:tabs>
        <w:ind w:left="709" w:hanging="706"/>
        <w:jc w:val="both"/>
        <w:rPr>
          <w:rFonts w:ascii="Calibri" w:hAnsi="Calibri" w:cs="Calibri"/>
          <w:i/>
          <w:sz w:val="22"/>
          <w:szCs w:val="22"/>
        </w:rPr>
      </w:pPr>
      <w:r w:rsidRPr="0040474A">
        <w:rPr>
          <w:rFonts w:ascii="Calibri" w:hAnsi="Calibri" w:cs="Calibri"/>
          <w:sz w:val="22"/>
          <w:szCs w:val="22"/>
        </w:rPr>
        <w:tab/>
      </w:r>
      <w:r w:rsidR="00D53BCC" w:rsidRPr="00CF2196">
        <w:rPr>
          <w:rFonts w:ascii="Calibri" w:hAnsi="Calibri" w:cs="Calibri"/>
          <w:i/>
          <w:sz w:val="22"/>
          <w:szCs w:val="22"/>
        </w:rPr>
        <w:t xml:space="preserve">Pokud bude část dodávky zboží dle této smlouvy plněna formou </w:t>
      </w:r>
      <w:r w:rsidR="00543774" w:rsidRPr="00CF2196">
        <w:rPr>
          <w:rFonts w:ascii="Calibri" w:hAnsi="Calibri" w:cs="Calibri"/>
          <w:i/>
          <w:sz w:val="22"/>
          <w:szCs w:val="22"/>
        </w:rPr>
        <w:t>pod</w:t>
      </w:r>
      <w:r w:rsidR="00D53BCC" w:rsidRPr="00CF2196">
        <w:rPr>
          <w:rFonts w:ascii="Calibri" w:hAnsi="Calibri" w:cs="Calibri"/>
          <w:i/>
          <w:sz w:val="22"/>
          <w:szCs w:val="22"/>
        </w:rPr>
        <w:t xml:space="preserve">dodávky, prodávající závazně uvádí identifikační údaje dotčeného poddodavatele a specifikaci části dodávky zboží, která bude plněna formou </w:t>
      </w:r>
      <w:r w:rsidR="00543774" w:rsidRPr="00CF2196">
        <w:rPr>
          <w:rFonts w:ascii="Calibri" w:hAnsi="Calibri" w:cs="Calibri"/>
          <w:i/>
          <w:sz w:val="22"/>
          <w:szCs w:val="22"/>
        </w:rPr>
        <w:t>pod</w:t>
      </w:r>
      <w:r w:rsidR="00D53BCC" w:rsidRPr="00CF2196">
        <w:rPr>
          <w:rFonts w:ascii="Calibri" w:hAnsi="Calibri" w:cs="Calibri"/>
          <w:i/>
          <w:sz w:val="22"/>
          <w:szCs w:val="22"/>
        </w:rPr>
        <w:t>dodávky:</w:t>
      </w:r>
    </w:p>
    <w:p w14:paraId="1AFE7CF9" w14:textId="73559D68" w:rsidR="0024457F" w:rsidRPr="00CF2196" w:rsidRDefault="007B7F5F" w:rsidP="00345638">
      <w:pPr>
        <w:tabs>
          <w:tab w:val="left" w:pos="0"/>
        </w:tabs>
        <w:ind w:left="709" w:hanging="706"/>
        <w:jc w:val="both"/>
        <w:rPr>
          <w:rFonts w:ascii="Calibri" w:hAnsi="Calibri" w:cs="Calibri"/>
          <w:i/>
          <w:sz w:val="22"/>
          <w:szCs w:val="22"/>
        </w:rPr>
      </w:pPr>
      <w:r w:rsidRPr="00CF2196">
        <w:rPr>
          <w:rFonts w:ascii="Calibri" w:hAnsi="Calibri" w:cs="Calibri"/>
          <w:i/>
          <w:sz w:val="22"/>
          <w:szCs w:val="22"/>
        </w:rPr>
        <w:tab/>
      </w:r>
      <w:r w:rsidRPr="00CF2196">
        <w:rPr>
          <w:rFonts w:ascii="Calibri" w:hAnsi="Calibri" w:cs="Calibri"/>
          <w:i/>
          <w:sz w:val="22"/>
          <w:szCs w:val="22"/>
          <w:highlight w:val="yellow"/>
        </w:rPr>
        <w:t>………………………………………………………………………………………………………………………………………………</w:t>
      </w:r>
      <w:r w:rsidR="00035495" w:rsidRPr="00CF2196">
        <w:rPr>
          <w:rFonts w:ascii="Calibri" w:hAnsi="Calibri" w:cs="Calibri"/>
          <w:i/>
          <w:sz w:val="22"/>
          <w:szCs w:val="22"/>
          <w:highlight w:val="yellow"/>
        </w:rPr>
        <w:t>..</w:t>
      </w:r>
    </w:p>
    <w:p w14:paraId="300D2F54" w14:textId="1A07867A" w:rsidR="00D53BCC" w:rsidRPr="00CF2196" w:rsidRDefault="00D53BCC" w:rsidP="00345638">
      <w:pPr>
        <w:tabs>
          <w:tab w:val="left" w:pos="0"/>
        </w:tabs>
        <w:ind w:left="709" w:hanging="706"/>
        <w:jc w:val="both"/>
        <w:rPr>
          <w:rFonts w:ascii="Calibri" w:hAnsi="Calibri" w:cs="Calibri"/>
          <w:i/>
          <w:sz w:val="22"/>
          <w:szCs w:val="22"/>
        </w:rPr>
      </w:pPr>
      <w:r w:rsidRPr="00CF2196">
        <w:rPr>
          <w:rFonts w:ascii="Calibri" w:hAnsi="Calibri" w:cs="Calibri"/>
          <w:b/>
          <w:i/>
          <w:sz w:val="22"/>
          <w:szCs w:val="22"/>
        </w:rPr>
        <w:tab/>
      </w:r>
      <w:r w:rsidRPr="00CF2196">
        <w:rPr>
          <w:rFonts w:ascii="Calibri" w:hAnsi="Calibri" w:cs="Calibri"/>
          <w:i/>
          <w:sz w:val="22"/>
          <w:szCs w:val="22"/>
        </w:rPr>
        <w:t xml:space="preserve">Případná změna </w:t>
      </w:r>
      <w:r w:rsidR="005B26ED" w:rsidRPr="00CF2196">
        <w:rPr>
          <w:rFonts w:ascii="Calibri" w:hAnsi="Calibri" w:cs="Calibri"/>
          <w:i/>
          <w:sz w:val="22"/>
          <w:szCs w:val="22"/>
        </w:rPr>
        <w:t xml:space="preserve">poddodavatele </w:t>
      </w:r>
      <w:r w:rsidRPr="00CF2196">
        <w:rPr>
          <w:rFonts w:ascii="Calibri" w:hAnsi="Calibri" w:cs="Calibri"/>
          <w:i/>
          <w:sz w:val="22"/>
          <w:szCs w:val="22"/>
        </w:rPr>
        <w:t>dle této smlouvy podléhá předchozímu písemnému souhlasu ze strany kupujícího.</w:t>
      </w:r>
    </w:p>
    <w:p w14:paraId="04DD7F50" w14:textId="28421142" w:rsidR="0024457F"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5</w:t>
      </w:r>
      <w:r w:rsidR="0024457F" w:rsidRPr="004617FC">
        <w:rPr>
          <w:rFonts w:ascii="Calibri" w:hAnsi="Calibri" w:cs="Calibri"/>
          <w:sz w:val="22"/>
          <w:szCs w:val="22"/>
        </w:rPr>
        <w:tab/>
      </w:r>
      <w:r w:rsidR="00031EBF" w:rsidRPr="004617FC">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w:t>
      </w:r>
      <w:r w:rsidR="007F5FB4" w:rsidRPr="004617FC">
        <w:rPr>
          <w:rFonts w:ascii="Calibri" w:hAnsi="Calibri" w:cs="Calibri"/>
          <w:sz w:val="22"/>
          <w:szCs w:val="22"/>
        </w:rPr>
        <w:t xml:space="preserve">, </w:t>
      </w:r>
      <w:r w:rsidR="00031EBF" w:rsidRPr="004617FC">
        <w:rPr>
          <w:rFonts w:ascii="Calibri" w:hAnsi="Calibri" w:cs="Calibri"/>
          <w:sz w:val="22"/>
          <w:szCs w:val="22"/>
        </w:rPr>
        <w:t>třetím osobám (</w:t>
      </w:r>
      <w:r w:rsidR="00031EBF" w:rsidRPr="004617FC">
        <w:rPr>
          <w:rFonts w:ascii="Calibri" w:hAnsi="Calibri" w:cs="Calibri"/>
          <w:i/>
          <w:iCs/>
          <w:sz w:val="22"/>
          <w:szCs w:val="22"/>
        </w:rPr>
        <w:t>mimo poddodavatele</w:t>
      </w:r>
      <w:r w:rsidR="00031EBF" w:rsidRPr="004617FC">
        <w:rPr>
          <w:rFonts w:ascii="Calibri" w:hAnsi="Calibri" w:cs="Calibri"/>
          <w:sz w:val="22"/>
          <w:szCs w:val="22"/>
        </w:rPr>
        <w:t>). Poskytnuté informace jsou ve smyslu</w:t>
      </w:r>
      <w:r w:rsidRPr="004617FC">
        <w:rPr>
          <w:rFonts w:ascii="Calibri" w:hAnsi="Calibri" w:cs="Calibri"/>
          <w:sz w:val="22"/>
          <w:szCs w:val="22"/>
        </w:rPr>
        <w:t xml:space="preserve"> § 1730 OZ</w:t>
      </w:r>
      <w:r w:rsidR="00031EBF" w:rsidRPr="004617FC">
        <w:rPr>
          <w:rFonts w:ascii="Calibri" w:hAnsi="Calibri" w:cs="Calibri"/>
          <w:sz w:val="22"/>
          <w:szCs w:val="22"/>
        </w:rPr>
        <w:t xml:space="preserve"> považovány za důvěrné</w:t>
      </w:r>
      <w:r w:rsidR="0024457F" w:rsidRPr="004617FC">
        <w:rPr>
          <w:rFonts w:ascii="Calibri" w:hAnsi="Calibri" w:cs="Calibri"/>
          <w:sz w:val="22"/>
          <w:szCs w:val="22"/>
        </w:rPr>
        <w:t xml:space="preserve">. </w:t>
      </w:r>
    </w:p>
    <w:p w14:paraId="36C5883A" w14:textId="5EF57EA1" w:rsidR="0024457F" w:rsidRPr="004617FC" w:rsidRDefault="0024457F" w:rsidP="00A559C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8637B6" w:rsidRPr="004617FC">
        <w:rPr>
          <w:rFonts w:ascii="Calibri" w:hAnsi="Calibri" w:cs="Calibri"/>
          <w:b/>
          <w:sz w:val="22"/>
          <w:szCs w:val="22"/>
        </w:rPr>
        <w:t>.</w:t>
      </w:r>
      <w:r w:rsidR="000A2A80">
        <w:rPr>
          <w:rFonts w:ascii="Calibri" w:hAnsi="Calibri" w:cs="Calibri"/>
          <w:b/>
          <w:sz w:val="22"/>
          <w:szCs w:val="22"/>
        </w:rPr>
        <w:t>6</w:t>
      </w:r>
      <w:r w:rsidRPr="004617FC">
        <w:rPr>
          <w:rFonts w:ascii="Calibri" w:hAnsi="Calibri" w:cs="Calibri"/>
          <w:sz w:val="22"/>
          <w:szCs w:val="22"/>
        </w:rPr>
        <w:tab/>
      </w:r>
      <w:r w:rsidR="00031EBF" w:rsidRPr="004617FC">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4617FC">
        <w:rPr>
          <w:rFonts w:ascii="Calibri" w:hAnsi="Calibri" w:cs="Calibri"/>
          <w:sz w:val="22"/>
          <w:szCs w:val="22"/>
        </w:rPr>
        <w:t>ísemné formě v českém jazyce a</w:t>
      </w:r>
      <w:r w:rsidR="00031EBF" w:rsidRPr="004617FC">
        <w:rPr>
          <w:rFonts w:ascii="Calibri" w:hAnsi="Calibri" w:cs="Calibri"/>
          <w:sz w:val="22"/>
          <w:szCs w:val="22"/>
        </w:rPr>
        <w:t xml:space="preserve"> doručují se buď osobně</w:t>
      </w:r>
      <w:r w:rsidR="0080728A" w:rsidRPr="004617FC">
        <w:rPr>
          <w:rFonts w:ascii="Calibri" w:hAnsi="Calibri" w:cs="Calibri"/>
          <w:sz w:val="22"/>
          <w:szCs w:val="22"/>
        </w:rPr>
        <w:t>,</w:t>
      </w:r>
      <w:r w:rsidR="00031EBF" w:rsidRPr="004617FC">
        <w:rPr>
          <w:rFonts w:ascii="Calibri" w:hAnsi="Calibri" w:cs="Calibri"/>
          <w:sz w:val="22"/>
          <w:szCs w:val="22"/>
        </w:rPr>
        <w:t xml:space="preserve"> doporučenou poštou </w:t>
      </w:r>
      <w:r w:rsidR="0080728A" w:rsidRPr="004617FC">
        <w:rPr>
          <w:rFonts w:ascii="Calibri" w:hAnsi="Calibri" w:cs="Calibri"/>
          <w:sz w:val="22"/>
          <w:szCs w:val="22"/>
        </w:rPr>
        <w:t xml:space="preserve">nebo datovou schránkou </w:t>
      </w:r>
      <w:r w:rsidR="00031EBF" w:rsidRPr="004617FC">
        <w:rPr>
          <w:rFonts w:ascii="Calibri" w:hAnsi="Calibri" w:cs="Calibri"/>
          <w:sz w:val="22"/>
          <w:szCs w:val="22"/>
        </w:rPr>
        <w:t>či e-mailem</w:t>
      </w:r>
      <w:r w:rsidR="00AA5D7B" w:rsidRPr="004617FC">
        <w:rPr>
          <w:rFonts w:ascii="Calibri" w:hAnsi="Calibri" w:cs="Calibri"/>
          <w:sz w:val="22"/>
          <w:szCs w:val="22"/>
        </w:rPr>
        <w:t xml:space="preserve"> </w:t>
      </w:r>
      <w:r w:rsidR="00031EBF" w:rsidRPr="004617FC">
        <w:rPr>
          <w:rFonts w:ascii="Calibri" w:hAnsi="Calibri" w:cs="Calibri"/>
          <w:sz w:val="22"/>
          <w:szCs w:val="22"/>
        </w:rPr>
        <w:t>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5307F96D" w14:textId="457DF043"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7</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72F792C0"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8</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5D598529"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01B92937" w14:textId="28B8B11C" w:rsidR="006D51AD" w:rsidRPr="00FA0DC6" w:rsidRDefault="00B27F6E" w:rsidP="00FA0DC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873239D" w14:textId="6B2C2208"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.5</w:t>
      </w:r>
      <w:r w:rsidR="006C7D53" w:rsidRPr="004617FC">
        <w:rPr>
          <w:rFonts w:ascii="Calibri" w:hAnsi="Calibri" w:cs="Calibri"/>
          <w:b/>
          <w:sz w:val="22"/>
          <w:szCs w:val="22"/>
        </w:rPr>
        <w:tab/>
      </w:r>
      <w:r w:rsidR="006C7D53" w:rsidRPr="004617FC">
        <w:rPr>
          <w:rFonts w:ascii="Calibri" w:hAnsi="Calibri" w:cs="Calibri"/>
          <w:sz w:val="22"/>
          <w:szCs w:val="22"/>
        </w:rPr>
        <w:t>V případě porušení povinnosti dle čl. 6.</w:t>
      </w:r>
      <w:r w:rsidR="00FA0DC6">
        <w:rPr>
          <w:rFonts w:ascii="Calibri" w:hAnsi="Calibri" w:cs="Calibri"/>
          <w:sz w:val="22"/>
          <w:szCs w:val="22"/>
        </w:rPr>
        <w:t>3</w:t>
      </w:r>
      <w:r w:rsidR="006C7D53" w:rsidRPr="004617FC">
        <w:rPr>
          <w:rFonts w:ascii="Calibri" w:hAnsi="Calibri" w:cs="Calibri"/>
          <w:sz w:val="22"/>
          <w:szCs w:val="22"/>
        </w:rPr>
        <w:t xml:space="preserve"> této smlouvy je </w:t>
      </w:r>
      <w:r w:rsidR="00FA0DC6">
        <w:rPr>
          <w:rFonts w:ascii="Calibri" w:hAnsi="Calibri" w:cs="Calibri"/>
          <w:sz w:val="22"/>
          <w:szCs w:val="22"/>
        </w:rPr>
        <w:t>kupující oprávněn</w:t>
      </w:r>
      <w:r w:rsidR="006C7D53" w:rsidRPr="004617FC">
        <w:rPr>
          <w:rFonts w:ascii="Calibri" w:hAnsi="Calibri" w:cs="Calibri"/>
          <w:sz w:val="22"/>
          <w:szCs w:val="22"/>
        </w:rPr>
        <w:t xml:space="preserve"> </w:t>
      </w:r>
      <w:r w:rsidR="00FA0DC6">
        <w:rPr>
          <w:rFonts w:ascii="Calibri" w:hAnsi="Calibri" w:cs="Calibri"/>
          <w:sz w:val="22"/>
          <w:szCs w:val="22"/>
        </w:rPr>
        <w:t>vymáhat od</w:t>
      </w:r>
      <w:r w:rsidR="006C7D53" w:rsidRPr="004617FC">
        <w:rPr>
          <w:rFonts w:ascii="Calibri" w:hAnsi="Calibri" w:cs="Calibri"/>
          <w:sz w:val="22"/>
          <w:szCs w:val="22"/>
        </w:rPr>
        <w:t xml:space="preserve"> </w:t>
      </w:r>
      <w:r w:rsidR="00FA0DC6">
        <w:rPr>
          <w:rFonts w:ascii="Calibri" w:hAnsi="Calibri" w:cs="Calibri"/>
          <w:sz w:val="22"/>
          <w:szCs w:val="22"/>
        </w:rPr>
        <w:t>prodávajícího</w:t>
      </w:r>
      <w:r w:rsidR="006C7D53" w:rsidRPr="004617FC">
        <w:rPr>
          <w:rFonts w:ascii="Calibri" w:hAnsi="Calibri" w:cs="Calibri"/>
          <w:sz w:val="22"/>
          <w:szCs w:val="22"/>
        </w:rPr>
        <w:t xml:space="preserve"> smluvní pokutu ve výši 10 % z kupní ceny bez DPH za každé jednotlivé porušení této smluvní povinnosti.</w:t>
      </w:r>
    </w:p>
    <w:p w14:paraId="342A1C99" w14:textId="45CDF93E"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50881BB0"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53C42B7"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.8</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31AD1E0"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.9</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dobu </w:t>
      </w:r>
      <w:r w:rsidR="00F77E40" w:rsidRPr="00F77E40">
        <w:rPr>
          <w:rFonts w:ascii="Calibri" w:hAnsi="Calibri" w:cs="Calibri"/>
          <w:b/>
          <w:iCs/>
          <w:sz w:val="22"/>
          <w:szCs w:val="22"/>
        </w:rPr>
        <w:t>dvou</w:t>
      </w:r>
      <w:r w:rsidR="00F77E40">
        <w:rPr>
          <w:rFonts w:ascii="Calibri" w:hAnsi="Calibri" w:cs="Calibri"/>
          <w:b/>
          <w:iCs/>
          <w:sz w:val="22"/>
          <w:szCs w:val="22"/>
        </w:rPr>
        <w:t xml:space="preserve">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241AC023" w14:textId="332A648C"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18F6F593" w14:textId="77777777" w:rsidR="004B5104" w:rsidRPr="004617FC" w:rsidRDefault="004B5104"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724DD2">
      <w:headerReference w:type="default" r:id="rId8"/>
      <w:footerReference w:type="default" r:id="rId9"/>
      <w:pgSz w:w="11906" w:h="16838"/>
      <w:pgMar w:top="1418"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1"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2"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9"/>
  </w:num>
  <w:num w:numId="5">
    <w:abstractNumId w:val="4"/>
  </w:num>
  <w:num w:numId="6">
    <w:abstractNumId w:val="8"/>
  </w:num>
  <w:num w:numId="7">
    <w:abstractNumId w:val="14"/>
  </w:num>
  <w:num w:numId="8">
    <w:abstractNumId w:val="9"/>
  </w:num>
  <w:num w:numId="9">
    <w:abstractNumId w:val="2"/>
  </w:num>
  <w:num w:numId="10">
    <w:abstractNumId w:val="16"/>
  </w:num>
  <w:num w:numId="11">
    <w:abstractNumId w:val="12"/>
  </w:num>
  <w:num w:numId="12">
    <w:abstractNumId w:val="15"/>
  </w:num>
  <w:num w:numId="13">
    <w:abstractNumId w:val="5"/>
  </w:num>
  <w:num w:numId="14">
    <w:abstractNumId w:val="6"/>
  </w:num>
  <w:num w:numId="15">
    <w:abstractNumId w:val="1"/>
  </w:num>
  <w:num w:numId="16">
    <w:abstractNumId w:val="17"/>
  </w:num>
  <w:num w:numId="17">
    <w:abstractNumId w:val="0"/>
  </w:num>
  <w:num w:numId="18">
    <w:abstractNumId w:val="7"/>
  </w:num>
  <w:num w:numId="19">
    <w:abstractNumId w:val="3"/>
  </w:num>
  <w:num w:numId="20">
    <w:abstractNumId w:val="10"/>
  </w:num>
  <w:num w:numId="21">
    <w:abstractNumId w:val="13"/>
  </w:num>
  <w:num w:numId="22">
    <w:abstractNumId w:val="6"/>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74CC0"/>
    <w:rsid w:val="00091376"/>
    <w:rsid w:val="00096DC0"/>
    <w:rsid w:val="000A2A80"/>
    <w:rsid w:val="000B54D9"/>
    <w:rsid w:val="000D64BA"/>
    <w:rsid w:val="000E1A8F"/>
    <w:rsid w:val="000E1D2F"/>
    <w:rsid w:val="000F100C"/>
    <w:rsid w:val="00126C75"/>
    <w:rsid w:val="00135413"/>
    <w:rsid w:val="001508E3"/>
    <w:rsid w:val="00167D6F"/>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1D0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611F02"/>
    <w:rsid w:val="006220DA"/>
    <w:rsid w:val="00632931"/>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710B6"/>
    <w:rsid w:val="00A96A4F"/>
    <w:rsid w:val="00AA5D7B"/>
    <w:rsid w:val="00AA7707"/>
    <w:rsid w:val="00AC1CA0"/>
    <w:rsid w:val="00AD38CB"/>
    <w:rsid w:val="00AE4FC2"/>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D1CE0"/>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472</TotalTime>
  <Pages>9</Pages>
  <Words>3634</Words>
  <Characters>21441</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27</cp:revision>
  <cp:lastPrinted>2018-05-18T08:11:00Z</cp:lastPrinted>
  <dcterms:created xsi:type="dcterms:W3CDTF">2020-12-12T19:09:00Z</dcterms:created>
  <dcterms:modified xsi:type="dcterms:W3CDTF">2021-11-28T14:50:00Z</dcterms:modified>
</cp:coreProperties>
</file>